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49F" w:rsidDel="00E04F04" w:rsidRDefault="00036F71">
      <w:pPr>
        <w:jc w:val="center"/>
        <w:rPr>
          <w:del w:id="0" w:author="Фаттахов Фанис Винерович" w:date="2017-07-05T11:38:00Z"/>
        </w:rPr>
      </w:pPr>
      <w:del w:id="1" w:author="Фаттахов Фанис Винерович" w:date="2017-07-05T11:38:00Z">
        <w:r w:rsidDel="00E04F04">
          <w:rPr>
            <w:noProof/>
          </w:rPr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2531745</wp:posOffset>
              </wp:positionH>
              <wp:positionV relativeFrom="paragraph">
                <wp:posOffset>-51435</wp:posOffset>
              </wp:positionV>
              <wp:extent cx="1183005" cy="492760"/>
              <wp:effectExtent l="0" t="0" r="0" b="2540"/>
              <wp:wrapNone/>
              <wp:docPr id="6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логотип-согаза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логотип-согаза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83005" cy="492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</w:p>
    <w:p w:rsidR="00B8349F" w:rsidDel="00E04F04" w:rsidRDefault="00B8349F" w:rsidP="008E73B4">
      <w:pPr>
        <w:pBdr>
          <w:bottom w:val="single" w:sz="12" w:space="1" w:color="auto"/>
        </w:pBdr>
        <w:jc w:val="center"/>
        <w:rPr>
          <w:del w:id="2" w:author="Фаттахов Фанис Винерович" w:date="2017-07-05T11:38:00Z"/>
        </w:rPr>
      </w:pPr>
    </w:p>
    <w:p w:rsidR="00B8349F" w:rsidRDefault="00B8349F" w:rsidP="008E73B4">
      <w:pPr>
        <w:pBdr>
          <w:bottom w:val="single" w:sz="12" w:space="1" w:color="auto"/>
        </w:pBdr>
        <w:jc w:val="center"/>
      </w:pPr>
      <w:bookmarkStart w:id="3" w:name="_GoBack"/>
      <w:bookmarkEnd w:id="3"/>
    </w:p>
    <w:p w:rsidR="00B8349F" w:rsidRDefault="00B8349F" w:rsidP="008260EF">
      <w:pPr>
        <w:pStyle w:val="1"/>
        <w:spacing w:line="200" w:lineRule="atLeast"/>
      </w:pPr>
      <w:r>
        <w:t>ЗАЯВЛЕНИЕ</w:t>
      </w:r>
    </w:p>
    <w:p w:rsidR="00B8349F" w:rsidRDefault="00B8349F" w:rsidP="008260EF">
      <w:pPr>
        <w:spacing w:line="200" w:lineRule="atLeast"/>
        <w:jc w:val="center"/>
        <w:rPr>
          <w:b/>
          <w:bCs w:val="0"/>
        </w:rPr>
      </w:pPr>
      <w:r>
        <w:rPr>
          <w:b/>
          <w:bCs w:val="0"/>
        </w:rPr>
        <w:t>о заключении договора обязательного страхования гражданской ответственности владельц</w:t>
      </w:r>
      <w:r w:rsidR="00C57B04">
        <w:rPr>
          <w:b/>
          <w:bCs w:val="0"/>
        </w:rPr>
        <w:t>ев</w:t>
      </w:r>
      <w:r>
        <w:rPr>
          <w:b/>
          <w:bCs w:val="0"/>
        </w:rPr>
        <w:t xml:space="preserve"> транспортн</w:t>
      </w:r>
      <w:r w:rsidR="00C57B04">
        <w:rPr>
          <w:b/>
          <w:bCs w:val="0"/>
        </w:rPr>
        <w:t>ых</w:t>
      </w:r>
      <w:r>
        <w:rPr>
          <w:b/>
          <w:bCs w:val="0"/>
        </w:rPr>
        <w:t xml:space="preserve"> средств</w:t>
      </w:r>
    </w:p>
    <w:p w:rsidR="00BE5B9D" w:rsidRDefault="00B8349F">
      <w:pPr>
        <w:jc w:val="both"/>
        <w:rPr>
          <w:b/>
          <w:bCs w:val="0"/>
        </w:rPr>
      </w:pPr>
      <w:r>
        <w:rPr>
          <w:b/>
          <w:bCs w:val="0"/>
        </w:rPr>
        <w:t>1. Страхователь</w:t>
      </w:r>
      <w:r>
        <w:t xml:space="preserve"> </w:t>
      </w:r>
      <w:r>
        <w:tab/>
      </w:r>
      <w:r w:rsidR="00BE5B9D" w:rsidRPr="00BE5B9D">
        <w:rPr>
          <w:b/>
          <w:bCs w:val="0"/>
        </w:rPr>
        <w:t>________________________________________________________________</w:t>
      </w:r>
      <w:r w:rsidR="00BE5B9D">
        <w:rPr>
          <w:b/>
          <w:bCs w:val="0"/>
        </w:rPr>
        <w:t xml:space="preserve"> </w:t>
      </w:r>
    </w:p>
    <w:p w:rsidR="00C57B04" w:rsidRPr="00BE5B9D" w:rsidRDefault="00C57B04" w:rsidP="00C57B04">
      <w:pPr>
        <w:jc w:val="center"/>
        <w:rPr>
          <w:sz w:val="18"/>
        </w:rPr>
      </w:pPr>
      <w:r w:rsidRPr="00BE5B9D">
        <w:rPr>
          <w:sz w:val="18"/>
        </w:rPr>
        <w:t>(</w:t>
      </w:r>
      <w:r>
        <w:rPr>
          <w:sz w:val="18"/>
        </w:rPr>
        <w:t>полное наименование</w:t>
      </w:r>
      <w:r w:rsidRPr="00BE5B9D">
        <w:rPr>
          <w:sz w:val="18"/>
        </w:rPr>
        <w:t xml:space="preserve"> юридического лица)</w:t>
      </w:r>
    </w:p>
    <w:p w:rsidR="00B8349F" w:rsidRDefault="00BE5B9D">
      <w:pPr>
        <w:jc w:val="both"/>
        <w:rPr>
          <w:b/>
          <w:bCs w:val="0"/>
        </w:rPr>
      </w:pPr>
      <w:r>
        <w:rPr>
          <w:b/>
          <w:bCs w:val="0"/>
        </w:rPr>
        <w:t>________________</w:t>
      </w:r>
      <w:r w:rsidR="00C57B04">
        <w:rPr>
          <w:b/>
          <w:bCs w:val="0"/>
        </w:rPr>
        <w:t xml:space="preserve">______________________________       </w:t>
      </w:r>
      <w:r>
        <w:rPr>
          <w:b/>
          <w:bCs w:val="0"/>
        </w:rPr>
        <w:t xml:space="preserve">________________________________ </w:t>
      </w:r>
    </w:p>
    <w:p w:rsidR="00BE5B9D" w:rsidRPr="00BE5B9D" w:rsidRDefault="00C57B04" w:rsidP="00C57B04">
      <w:pPr>
        <w:rPr>
          <w:sz w:val="18"/>
        </w:rPr>
      </w:pPr>
      <w:r w:rsidRPr="00BE5B9D">
        <w:rPr>
          <w:sz w:val="18"/>
        </w:rPr>
        <w:t>(свидетельство о регистрации юридического лица</w:t>
      </w:r>
      <w:r>
        <w:rPr>
          <w:sz w:val="18"/>
        </w:rPr>
        <w:t>)</w:t>
      </w:r>
      <w:r w:rsidRPr="00BE5B9D">
        <w:rPr>
          <w:sz w:val="18"/>
        </w:rPr>
        <w:t xml:space="preserve"> (серия) (номер) </w:t>
      </w:r>
      <w:r>
        <w:rPr>
          <w:sz w:val="18"/>
        </w:rPr>
        <w:t xml:space="preserve">                                   </w:t>
      </w:r>
      <w:r w:rsidR="00BE5B9D" w:rsidRPr="00BE5B9D">
        <w:rPr>
          <w:sz w:val="18"/>
        </w:rPr>
        <w:t>(ИНН юридического лица)</w:t>
      </w:r>
    </w:p>
    <w:p w:rsidR="00BE5B9D" w:rsidRPr="00BE5B9D" w:rsidRDefault="00C57B04">
      <w:pPr>
        <w:jc w:val="both"/>
        <w:rPr>
          <w:b/>
        </w:rPr>
      </w:pPr>
      <w:r w:rsidRPr="00BE5B9D">
        <w:t xml:space="preserve">Адрес: </w:t>
      </w:r>
      <w:r>
        <w:t xml:space="preserve"> </w:t>
      </w:r>
      <w:r w:rsidR="00BE5B9D">
        <w:rPr>
          <w:b/>
        </w:rPr>
        <w:t>_________________________________________________________________________</w:t>
      </w:r>
      <w:r>
        <w:rPr>
          <w:b/>
        </w:rPr>
        <w:t>_</w:t>
      </w:r>
      <w:r w:rsidR="00BE5B9D">
        <w:rPr>
          <w:b/>
        </w:rPr>
        <w:t>_</w:t>
      </w:r>
    </w:p>
    <w:p w:rsidR="00C57B04" w:rsidRPr="00BE5B9D" w:rsidRDefault="00B8349F" w:rsidP="00C57B04">
      <w:pPr>
        <w:ind w:firstLine="708"/>
        <w:rPr>
          <w:sz w:val="18"/>
        </w:rPr>
      </w:pPr>
      <w:r w:rsidRPr="00BE5B9D">
        <w:rPr>
          <w:sz w:val="18"/>
        </w:rPr>
        <w:t xml:space="preserve">     </w:t>
      </w:r>
      <w:r w:rsidR="00C57B04" w:rsidRPr="00BE5B9D">
        <w:rPr>
          <w:sz w:val="18"/>
        </w:rPr>
        <w:t>(</w:t>
      </w:r>
      <w:r w:rsidR="00C57B04">
        <w:rPr>
          <w:sz w:val="18"/>
        </w:rPr>
        <w:t>индекс)             (государство, республика, край, область)                                           (район)</w:t>
      </w:r>
      <w:r w:rsidRPr="00BE5B9D">
        <w:rPr>
          <w:sz w:val="18"/>
        </w:rPr>
        <w:t xml:space="preserve">        </w:t>
      </w:r>
      <w:r w:rsidR="00C57B04">
        <w:rPr>
          <w:b/>
        </w:rPr>
        <w:t>__________________________________________________________________________________</w:t>
      </w:r>
      <w:r w:rsidR="00C57B04">
        <w:rPr>
          <w:b/>
        </w:rPr>
        <w:br/>
        <w:t xml:space="preserve">     </w:t>
      </w:r>
      <w:r w:rsidR="00C57B04">
        <w:rPr>
          <w:sz w:val="18"/>
        </w:rPr>
        <w:t xml:space="preserve">    (населенный пункт)                        (улица)                                                        (дом, строение, корпус, квартира)</w:t>
      </w:r>
    </w:p>
    <w:p w:rsidR="00B8349F" w:rsidRDefault="00C57B04">
      <w:pPr>
        <w:jc w:val="both"/>
      </w:pPr>
      <w:r>
        <w:t>Телефон</w:t>
      </w:r>
      <w:r w:rsidR="00B8349F">
        <w:t xml:space="preserve">: </w:t>
      </w:r>
      <w:r>
        <w:rPr>
          <w:b/>
        </w:rPr>
        <w:t>_________________________________________________________________________</w:t>
      </w:r>
    </w:p>
    <w:p w:rsidR="00B8349F" w:rsidRPr="00036F71" w:rsidRDefault="00B8349F" w:rsidP="008260EF">
      <w:pPr>
        <w:spacing w:before="60"/>
        <w:ind w:firstLine="709"/>
        <w:jc w:val="both"/>
        <w:rPr>
          <w:spacing w:val="-2"/>
        </w:rPr>
      </w:pPr>
      <w:r w:rsidRPr="00036F71">
        <w:rPr>
          <w:spacing w:val="-2"/>
        </w:rPr>
        <w:t xml:space="preserve">Прошу заключить договор обязательного страхования в соответствии с Федеральным законом «Об обязательном страховании гражданской ответственности владельцев транспортных средств» </w:t>
      </w:r>
      <w:r w:rsidR="00C57B04" w:rsidRPr="00036F71">
        <w:rPr>
          <w:spacing w:val="-2"/>
        </w:rPr>
        <w:t xml:space="preserve">на </w:t>
      </w:r>
      <w:r w:rsidR="00E15B9E" w:rsidRPr="00036F71">
        <w:rPr>
          <w:spacing w:val="-2"/>
        </w:rPr>
        <w:t>срок</w:t>
      </w:r>
      <w:r w:rsidR="00C57B04" w:rsidRPr="00036F71">
        <w:rPr>
          <w:spacing w:val="-2"/>
        </w:rPr>
        <w:t xml:space="preserve"> действия</w:t>
      </w:r>
      <w:r w:rsidR="00E15B9E" w:rsidRPr="00036F71">
        <w:rPr>
          <w:spacing w:val="-2"/>
        </w:rPr>
        <w:t xml:space="preserve"> 1 год согласно Приложению 1 к настоящему заявлению</w:t>
      </w:r>
      <w:r w:rsidR="00A124C0" w:rsidRPr="00036F71">
        <w:rPr>
          <w:spacing w:val="-2"/>
        </w:rPr>
        <w:t>.</w:t>
      </w:r>
    </w:p>
    <w:p w:rsidR="00B8349F" w:rsidRDefault="00B8349F" w:rsidP="008260EF">
      <w:pPr>
        <w:jc w:val="both"/>
        <w:rPr>
          <w:b/>
          <w:bCs w:val="0"/>
        </w:rPr>
      </w:pPr>
      <w:r>
        <w:rPr>
          <w:b/>
          <w:bCs w:val="0"/>
        </w:rPr>
        <w:t xml:space="preserve">2. Транспортное средство </w:t>
      </w:r>
      <w:r w:rsidR="00550DA2">
        <w:rPr>
          <w:b/>
          <w:bCs w:val="0"/>
        </w:rPr>
        <w:t>(ТС)</w:t>
      </w:r>
    </w:p>
    <w:p w:rsidR="00BE5B9D" w:rsidRDefault="00B8349F" w:rsidP="00BE5B9D">
      <w:pPr>
        <w:jc w:val="both"/>
        <w:rPr>
          <w:b/>
          <w:bCs w:val="0"/>
        </w:rPr>
      </w:pPr>
      <w:r>
        <w:t xml:space="preserve">Собственник </w:t>
      </w:r>
      <w:r>
        <w:tab/>
      </w:r>
      <w:r>
        <w:tab/>
      </w:r>
      <w:r w:rsidR="00BE5B9D" w:rsidRPr="00BE5B9D">
        <w:rPr>
          <w:b/>
          <w:bCs w:val="0"/>
        </w:rPr>
        <w:t>________________________________________________________________</w:t>
      </w:r>
      <w:r w:rsidR="00BE5B9D">
        <w:rPr>
          <w:b/>
          <w:bCs w:val="0"/>
        </w:rPr>
        <w:t xml:space="preserve"> </w:t>
      </w:r>
    </w:p>
    <w:p w:rsidR="0058520D" w:rsidRPr="00BE5B9D" w:rsidRDefault="0058520D" w:rsidP="0058520D">
      <w:pPr>
        <w:jc w:val="center"/>
        <w:rPr>
          <w:sz w:val="18"/>
        </w:rPr>
      </w:pPr>
      <w:r w:rsidRPr="00BE5B9D">
        <w:rPr>
          <w:sz w:val="18"/>
        </w:rPr>
        <w:t>(</w:t>
      </w:r>
      <w:r>
        <w:rPr>
          <w:sz w:val="18"/>
        </w:rPr>
        <w:t>полное наименование</w:t>
      </w:r>
      <w:r w:rsidRPr="00BE5B9D">
        <w:rPr>
          <w:sz w:val="18"/>
        </w:rPr>
        <w:t xml:space="preserve"> юридического лица)</w:t>
      </w:r>
    </w:p>
    <w:p w:rsidR="0058520D" w:rsidRDefault="0058520D" w:rsidP="0058520D">
      <w:pPr>
        <w:jc w:val="both"/>
        <w:rPr>
          <w:b/>
          <w:bCs w:val="0"/>
        </w:rPr>
      </w:pPr>
      <w:r>
        <w:rPr>
          <w:b/>
          <w:bCs w:val="0"/>
        </w:rPr>
        <w:t xml:space="preserve">______________________________________________       ________________________________ </w:t>
      </w:r>
    </w:p>
    <w:p w:rsidR="0058520D" w:rsidRPr="00BE5B9D" w:rsidRDefault="0058520D" w:rsidP="0058520D">
      <w:pPr>
        <w:rPr>
          <w:sz w:val="18"/>
        </w:rPr>
      </w:pPr>
      <w:r w:rsidRPr="00BE5B9D">
        <w:rPr>
          <w:sz w:val="18"/>
        </w:rPr>
        <w:t>(свидетельство о регистрации юридического лица</w:t>
      </w:r>
      <w:r>
        <w:rPr>
          <w:sz w:val="18"/>
        </w:rPr>
        <w:t>)</w:t>
      </w:r>
      <w:r w:rsidRPr="00BE5B9D">
        <w:rPr>
          <w:sz w:val="18"/>
        </w:rPr>
        <w:t xml:space="preserve"> (серия) (номер) </w:t>
      </w:r>
      <w:r>
        <w:rPr>
          <w:sz w:val="18"/>
        </w:rPr>
        <w:t xml:space="preserve">                                   </w:t>
      </w:r>
      <w:r w:rsidRPr="00BE5B9D">
        <w:rPr>
          <w:sz w:val="18"/>
        </w:rPr>
        <w:t>(ИНН юридического лица)</w:t>
      </w:r>
    </w:p>
    <w:p w:rsidR="0058520D" w:rsidRPr="00BE5B9D" w:rsidRDefault="0058520D" w:rsidP="0058520D">
      <w:pPr>
        <w:jc w:val="both"/>
        <w:rPr>
          <w:b/>
        </w:rPr>
      </w:pPr>
      <w:r w:rsidRPr="00BE5B9D">
        <w:t xml:space="preserve">Адрес: </w:t>
      </w:r>
      <w:r>
        <w:t xml:space="preserve"> </w:t>
      </w:r>
      <w:r>
        <w:rPr>
          <w:b/>
        </w:rPr>
        <w:t>___________________________________________________________________________</w:t>
      </w:r>
    </w:p>
    <w:p w:rsidR="0058520D" w:rsidRPr="00BE5B9D" w:rsidRDefault="0058520D" w:rsidP="0058520D">
      <w:pPr>
        <w:ind w:firstLine="708"/>
        <w:rPr>
          <w:sz w:val="18"/>
        </w:rPr>
      </w:pPr>
      <w:r w:rsidRPr="00BE5B9D">
        <w:rPr>
          <w:sz w:val="18"/>
        </w:rPr>
        <w:t xml:space="preserve">     (</w:t>
      </w:r>
      <w:r>
        <w:rPr>
          <w:sz w:val="18"/>
        </w:rPr>
        <w:t>индекс)             (государство, республика, край, область)                                           (район)</w:t>
      </w:r>
      <w:r w:rsidRPr="00BE5B9D">
        <w:rPr>
          <w:sz w:val="18"/>
        </w:rPr>
        <w:t xml:space="preserve">        </w:t>
      </w:r>
      <w:r>
        <w:rPr>
          <w:b/>
        </w:rPr>
        <w:t>__________________________________________________________________________________</w:t>
      </w:r>
      <w:r>
        <w:rPr>
          <w:b/>
        </w:rPr>
        <w:br/>
        <w:t xml:space="preserve">     </w:t>
      </w:r>
      <w:r>
        <w:rPr>
          <w:sz w:val="18"/>
        </w:rPr>
        <w:t xml:space="preserve">    (населенный пункт)                        (улица)                                                        (дом, строение, корпус, квартира)</w:t>
      </w:r>
    </w:p>
    <w:p w:rsidR="00B8349F" w:rsidRDefault="00B8349F" w:rsidP="008260EF">
      <w:pPr>
        <w:spacing w:before="60"/>
        <w:jc w:val="both"/>
        <w:rPr>
          <w:i/>
          <w:iCs/>
        </w:rPr>
      </w:pPr>
      <w:r>
        <w:t>Марка, модель</w:t>
      </w:r>
      <w:r w:rsidR="00BE5B9D">
        <w:t>, категория</w:t>
      </w:r>
      <w:r>
        <w:t xml:space="preserve"> </w:t>
      </w:r>
      <w:r w:rsidR="00550DA2">
        <w:t>ТС</w:t>
      </w:r>
      <w:r>
        <w:t xml:space="preserve">: </w:t>
      </w:r>
      <w:r w:rsidR="008260EF">
        <w:tab/>
      </w:r>
      <w:r w:rsidR="008260EF">
        <w:tab/>
      </w: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</w:t>
      </w:r>
      <w:r w:rsidR="00BE5B9D">
        <w:rPr>
          <w:i/>
          <w:iCs/>
        </w:rPr>
        <w:t xml:space="preserve"> настоящему заявлению</w:t>
      </w:r>
      <w:r w:rsidR="006767A9">
        <w:rPr>
          <w:i/>
          <w:iCs/>
        </w:rPr>
        <w:t>.</w:t>
      </w:r>
    </w:p>
    <w:p w:rsidR="00B8349F" w:rsidRDefault="00B8349F">
      <w:pPr>
        <w:jc w:val="both"/>
      </w:pPr>
      <w:r>
        <w:t>Идентификационный номер</w:t>
      </w:r>
      <w:r w:rsidR="00550DA2">
        <w:t xml:space="preserve"> ТС</w:t>
      </w:r>
      <w:r>
        <w:t>:</w:t>
      </w:r>
      <w:r>
        <w:rPr>
          <w:i/>
          <w:iCs/>
        </w:rPr>
        <w:t xml:space="preserve"> </w:t>
      </w:r>
      <w:r w:rsidR="008260EF">
        <w:rPr>
          <w:i/>
          <w:iCs/>
        </w:rPr>
        <w:tab/>
      </w:r>
      <w:r w:rsidR="008260EF">
        <w:rPr>
          <w:i/>
          <w:iCs/>
        </w:rPr>
        <w:tab/>
      </w: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rPr>
          <w:i/>
          <w:iCs/>
        </w:rPr>
        <w:t>.</w:t>
      </w:r>
    </w:p>
    <w:p w:rsidR="00B8349F" w:rsidRDefault="00B8349F">
      <w:pPr>
        <w:jc w:val="both"/>
      </w:pPr>
      <w:r>
        <w:t>Год изготовления</w:t>
      </w:r>
      <w:r w:rsidR="00550DA2">
        <w:t xml:space="preserve"> ТС</w:t>
      </w:r>
      <w:r>
        <w:t xml:space="preserve">:  </w:t>
      </w:r>
      <w:r w:rsidR="008260EF">
        <w:tab/>
      </w:r>
      <w:r w:rsidR="008260EF">
        <w:tab/>
      </w:r>
      <w:r w:rsidR="008260EF">
        <w:tab/>
      </w: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t>.</w:t>
      </w:r>
    </w:p>
    <w:p w:rsidR="00B8349F" w:rsidRDefault="00B8349F">
      <w:pPr>
        <w:jc w:val="both"/>
      </w:pPr>
      <w:r>
        <w:t>Мощность двигателя</w:t>
      </w:r>
      <w:r w:rsidR="009B2959">
        <w:t xml:space="preserve"> ТС</w:t>
      </w:r>
      <w:r>
        <w:t xml:space="preserve">: </w:t>
      </w:r>
      <w:r w:rsidR="008260EF">
        <w:tab/>
      </w:r>
      <w:r w:rsidR="008260EF">
        <w:tab/>
      </w:r>
      <w:r w:rsidR="008260EF">
        <w:tab/>
      </w: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rPr>
          <w:i/>
          <w:iCs/>
        </w:rPr>
        <w:t>.</w:t>
      </w:r>
    </w:p>
    <w:p w:rsidR="008260EF" w:rsidRDefault="00B8349F" w:rsidP="008260EF">
      <w:r>
        <w:t>Разрешенная максимальная масса</w:t>
      </w:r>
      <w:r w:rsidR="008260EF">
        <w:t xml:space="preserve"> (для грузовых транспортных средств)</w:t>
      </w:r>
      <w:r>
        <w:t xml:space="preserve">, кг: </w:t>
      </w:r>
    </w:p>
    <w:p w:rsidR="00B8349F" w:rsidRPr="008260EF" w:rsidRDefault="00B8349F" w:rsidP="008260EF">
      <w:pPr>
        <w:ind w:left="3540" w:firstLine="708"/>
        <w:rPr>
          <w:spacing w:val="-16"/>
        </w:rPr>
      </w:pPr>
      <w:r>
        <w:rPr>
          <w:i/>
          <w:iCs/>
        </w:rPr>
        <w:t>согласно Приложени</w:t>
      </w:r>
      <w:r w:rsidR="008260EF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rPr>
          <w:i/>
          <w:iCs/>
        </w:rPr>
        <w:t>.</w:t>
      </w:r>
    </w:p>
    <w:p w:rsidR="008260EF" w:rsidRDefault="00B8349F" w:rsidP="008260EF">
      <w:r w:rsidRPr="008260EF">
        <w:t>Количество пассажирских мест</w:t>
      </w:r>
      <w:r w:rsidR="008260EF" w:rsidRPr="008260EF">
        <w:t xml:space="preserve"> (для автобусов, троллейбусов и трамваев)</w:t>
      </w:r>
      <w:r w:rsidRPr="008260EF">
        <w:t>:</w:t>
      </w:r>
      <w:r>
        <w:t xml:space="preserve"> </w:t>
      </w:r>
    </w:p>
    <w:p w:rsidR="00B8349F" w:rsidRDefault="00B8349F" w:rsidP="008260EF">
      <w:pPr>
        <w:ind w:left="3540" w:firstLine="708"/>
      </w:pP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rPr>
          <w:i/>
          <w:iCs/>
        </w:rPr>
        <w:t>.</w:t>
      </w:r>
    </w:p>
    <w:p w:rsidR="00B8349F" w:rsidRDefault="00B8349F" w:rsidP="008260EF">
      <w:pPr>
        <w:rPr>
          <w:i/>
          <w:iCs/>
        </w:rPr>
      </w:pPr>
      <w:r>
        <w:t xml:space="preserve">Шасси (рама) №: </w:t>
      </w:r>
      <w:r w:rsidR="008260EF">
        <w:tab/>
      </w:r>
      <w:r w:rsidR="008260EF">
        <w:tab/>
      </w:r>
      <w:r w:rsidR="008260EF">
        <w:tab/>
      </w:r>
      <w:r w:rsidR="008260EF">
        <w:tab/>
      </w: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rPr>
          <w:i/>
          <w:iCs/>
        </w:rPr>
        <w:t>.</w:t>
      </w:r>
    </w:p>
    <w:p w:rsidR="00B8349F" w:rsidRDefault="00B8349F" w:rsidP="008260EF">
      <w:r>
        <w:t xml:space="preserve">Кузов (прицеп) №: </w:t>
      </w:r>
      <w:r w:rsidR="008260EF">
        <w:tab/>
      </w:r>
      <w:r w:rsidR="008260EF">
        <w:tab/>
      </w:r>
      <w:r w:rsidR="008260EF">
        <w:tab/>
      </w:r>
      <w:r w:rsidR="008260EF">
        <w:tab/>
      </w: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rPr>
          <w:i/>
          <w:iCs/>
        </w:rPr>
        <w:t>.</w:t>
      </w:r>
    </w:p>
    <w:p w:rsidR="00B8349F" w:rsidRDefault="009B2959">
      <w:pPr>
        <w:jc w:val="both"/>
      </w:pPr>
      <w:r>
        <w:t>Документ о регистрации</w:t>
      </w:r>
      <w:r w:rsidR="00B8349F">
        <w:t xml:space="preserve"> ТС: </w:t>
      </w:r>
      <w:r w:rsidR="008260EF">
        <w:tab/>
      </w:r>
      <w:r w:rsidR="008260EF">
        <w:tab/>
      </w:r>
      <w:r w:rsidR="00B8349F"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 w:rsidR="00B8349F">
        <w:rPr>
          <w:i/>
          <w:iCs/>
        </w:rPr>
        <w:t xml:space="preserve"> 1 к настоящему заявлению</w:t>
      </w:r>
      <w:r w:rsidR="006767A9">
        <w:rPr>
          <w:i/>
          <w:iCs/>
        </w:rPr>
        <w:t>.</w:t>
      </w:r>
    </w:p>
    <w:p w:rsidR="00B8349F" w:rsidRDefault="00B8349F">
      <w:pPr>
        <w:jc w:val="both"/>
      </w:pPr>
      <w:r w:rsidRPr="008260EF">
        <w:rPr>
          <w:spacing w:val="-6"/>
        </w:rPr>
        <w:t>Государственный регистрационный знак:</w:t>
      </w:r>
      <w:r>
        <w:t xml:space="preserve"> </w:t>
      </w:r>
      <w:r w:rsidR="008260EF">
        <w:tab/>
      </w:r>
      <w:r>
        <w:rPr>
          <w:i/>
          <w:iCs/>
        </w:rPr>
        <w:t>согласно Приложени</w:t>
      </w:r>
      <w:r w:rsidR="00BE5B9D">
        <w:rPr>
          <w:i/>
          <w:iCs/>
        </w:rPr>
        <w:t>ю</w:t>
      </w:r>
      <w:r>
        <w:rPr>
          <w:i/>
          <w:iCs/>
        </w:rPr>
        <w:t xml:space="preserve"> 1 к настоящему заявлению</w:t>
      </w:r>
      <w:r w:rsidR="006767A9">
        <w:t>.</w:t>
      </w:r>
    </w:p>
    <w:p w:rsidR="00036F71" w:rsidRDefault="007E5742">
      <w:pPr>
        <w:jc w:val="both"/>
      </w:pPr>
      <w:r>
        <w:rPr>
          <w:spacing w:val="-8"/>
        </w:rPr>
        <w:t xml:space="preserve">Диагностическая карта, свидетельствующая о прохождении технического осмотра, </w:t>
      </w:r>
      <w:r w:rsidR="00036F71" w:rsidRPr="00036F71">
        <w:rPr>
          <w:spacing w:val="-8"/>
        </w:rPr>
        <w:t>международный сертификат технического осмотра</w:t>
      </w:r>
      <w:r w:rsidR="00036F71">
        <w:rPr>
          <w:spacing w:val="-8"/>
        </w:rPr>
        <w:t>:</w:t>
      </w:r>
      <w:r w:rsidR="00036F71">
        <w:rPr>
          <w:spacing w:val="-8"/>
        </w:rPr>
        <w:tab/>
      </w:r>
      <w:r w:rsidR="003F3657">
        <w:t xml:space="preserve"> </w:t>
      </w:r>
      <w:r w:rsidR="003F3657">
        <w:tab/>
      </w:r>
      <w:r w:rsidR="00036F71">
        <w:rPr>
          <w:i/>
          <w:iCs/>
        </w:rPr>
        <w:t>согласно Приложению 1 к настоящему заявлению</w:t>
      </w:r>
      <w:r w:rsidR="00036F71">
        <w:t>.</w:t>
      </w:r>
    </w:p>
    <w:p w:rsidR="004115B2" w:rsidRDefault="000631DC" w:rsidP="003F3657">
      <w:pPr>
        <w:rPr>
          <w:iCs/>
        </w:rPr>
      </w:pPr>
      <w:r>
        <w:rPr>
          <w:iCs/>
        </w:rPr>
        <w:t>Возможность использования</w:t>
      </w:r>
      <w:r w:rsidR="004115B2">
        <w:rPr>
          <w:iCs/>
        </w:rPr>
        <w:t xml:space="preserve"> ТС</w:t>
      </w:r>
      <w:r>
        <w:rPr>
          <w:iCs/>
        </w:rPr>
        <w:t xml:space="preserve"> с прицепом: </w:t>
      </w:r>
    </w:p>
    <w:p w:rsidR="000631DC" w:rsidRPr="003F3657" w:rsidRDefault="000631DC" w:rsidP="004115B2">
      <w:pPr>
        <w:ind w:left="3540" w:firstLine="708"/>
        <w:rPr>
          <w:iCs/>
        </w:rPr>
      </w:pPr>
      <w:r w:rsidRPr="008E73B4">
        <w:rPr>
          <w:iCs/>
        </w:rPr>
        <w:t>согласно Приложению 1 к настоящему заявлению.</w:t>
      </w:r>
    </w:p>
    <w:p w:rsidR="00D660BD" w:rsidRDefault="00B8349F" w:rsidP="008260EF">
      <w:pPr>
        <w:jc w:val="both"/>
        <w:rPr>
          <w:ins w:id="4" w:author="Казачковская Надежда Александровна" w:date="2017-07-05T10:28:00Z"/>
          <w:iCs/>
        </w:rPr>
      </w:pPr>
      <w:r w:rsidRPr="008E73B4">
        <w:t>Цель использования ТС:</w:t>
      </w:r>
      <w:r w:rsidR="009B2959" w:rsidRPr="008E73B4">
        <w:t xml:space="preserve"> </w:t>
      </w:r>
      <w:r w:rsidR="008260EF" w:rsidRPr="008E73B4">
        <w:tab/>
      </w:r>
      <w:r w:rsidR="008260EF" w:rsidRPr="008E73B4">
        <w:tab/>
      </w:r>
      <w:r w:rsidR="008260EF" w:rsidRPr="008E73B4">
        <w:tab/>
      </w:r>
      <w:r w:rsidRPr="008E73B4">
        <w:rPr>
          <w:iCs/>
        </w:rPr>
        <w:t>согласно Приложени</w:t>
      </w:r>
      <w:r w:rsidR="00BE5B9D" w:rsidRPr="008E73B4">
        <w:rPr>
          <w:iCs/>
        </w:rPr>
        <w:t>ю</w:t>
      </w:r>
      <w:r w:rsidR="006767A9" w:rsidRPr="008E73B4">
        <w:rPr>
          <w:iCs/>
        </w:rPr>
        <w:t xml:space="preserve"> 1 к настоящему заявлению.</w:t>
      </w:r>
    </w:p>
    <w:p w:rsidR="00B8349F" w:rsidRDefault="00B8349F" w:rsidP="008260EF">
      <w:pPr>
        <w:jc w:val="both"/>
        <w:rPr>
          <w:u w:val="single"/>
        </w:rPr>
      </w:pPr>
      <w:r>
        <w:rPr>
          <w:b/>
          <w:bCs w:val="0"/>
        </w:rPr>
        <w:t>3. К управлению допущены: любые водители (без ограничений)</w:t>
      </w:r>
    </w:p>
    <w:p w:rsidR="00B8349F" w:rsidRPr="001B0E3A" w:rsidRDefault="00B8349F" w:rsidP="008260EF">
      <w:pPr>
        <w:jc w:val="both"/>
        <w:rPr>
          <w:spacing w:val="-10"/>
        </w:rPr>
      </w:pPr>
      <w:r>
        <w:rPr>
          <w:b/>
          <w:bCs w:val="0"/>
        </w:rPr>
        <w:t>4. ТС будет использоваться только в период:</w:t>
      </w:r>
      <w:r>
        <w:t xml:space="preserve"> </w:t>
      </w:r>
      <w:r w:rsidR="001B0E3A" w:rsidRPr="001B0E3A">
        <w:rPr>
          <w:i/>
          <w:iCs/>
          <w:spacing w:val="-10"/>
        </w:rPr>
        <w:t>согласно Приложению 1 к настоящему заявлению</w:t>
      </w:r>
      <w:r w:rsidR="006767A9">
        <w:rPr>
          <w:spacing w:val="-10"/>
        </w:rPr>
        <w:t>.</w:t>
      </w:r>
    </w:p>
    <w:p w:rsidR="00B8349F" w:rsidRPr="009B2959" w:rsidRDefault="00A47232" w:rsidP="008260EF">
      <w:pPr>
        <w:jc w:val="both"/>
        <w:rPr>
          <w:b/>
        </w:rPr>
      </w:pPr>
      <w:r w:rsidRPr="009B2959">
        <w:rPr>
          <w:b/>
        </w:rPr>
        <w:t>5. Иные сведения________</w:t>
      </w:r>
      <w:r w:rsidR="009B2959">
        <w:rPr>
          <w:b/>
        </w:rPr>
        <w:t>______________________________</w:t>
      </w:r>
      <w:r w:rsidRPr="009B2959">
        <w:rPr>
          <w:b/>
        </w:rPr>
        <w:t>___________________________</w:t>
      </w:r>
      <w:r w:rsidR="00B8349F" w:rsidRPr="009B2959">
        <w:rPr>
          <w:b/>
        </w:rPr>
        <w:t>.</w:t>
      </w:r>
    </w:p>
    <w:p w:rsidR="00B8349F" w:rsidRDefault="00B8349F" w:rsidP="008260EF">
      <w:pPr>
        <w:pStyle w:val="3"/>
        <w:spacing w:before="0"/>
      </w:pPr>
      <w:r>
        <w:t>Правила обязательного страхования гражданской ответственности вл</w:t>
      </w:r>
      <w:r w:rsidR="0058520D">
        <w:t>адельцев транспортных средств, П</w:t>
      </w:r>
      <w:r>
        <w:t xml:space="preserve">еречень представителей страховщика в субъектах Российской Федерации и </w:t>
      </w:r>
      <w:r w:rsidR="004755B4">
        <w:t xml:space="preserve">2 </w:t>
      </w:r>
      <w:r>
        <w:t>бланк</w:t>
      </w:r>
      <w:r w:rsidR="004755B4">
        <w:t>а</w:t>
      </w:r>
      <w:r>
        <w:t xml:space="preserve"> извещения о дорожно-транспортном происшествии </w:t>
      </w:r>
      <w:r w:rsidR="001F6929">
        <w:t xml:space="preserve">на каждый выданный страховой полис </w:t>
      </w:r>
      <w:r>
        <w:t>получил.</w:t>
      </w:r>
    </w:p>
    <w:p w:rsidR="00B8349F" w:rsidRPr="0058520D" w:rsidRDefault="00B8349F">
      <w:r>
        <w:t xml:space="preserve">Страхователь: </w:t>
      </w:r>
      <w:r w:rsidRPr="0058520D">
        <w:t>_______________________________</w:t>
      </w:r>
      <w:r w:rsidR="0058520D">
        <w:t>(</w:t>
      </w:r>
      <w:r w:rsidRPr="0058520D">
        <w:t>____________________________________</w:t>
      </w:r>
      <w:r w:rsidR="0058520D">
        <w:t>)</w:t>
      </w:r>
    </w:p>
    <w:p w:rsidR="0058520D" w:rsidRPr="00BE5B9D" w:rsidRDefault="0058520D" w:rsidP="0058520D">
      <w:pPr>
        <w:jc w:val="center"/>
        <w:rPr>
          <w:sz w:val="18"/>
        </w:rPr>
      </w:pPr>
      <w:r w:rsidRPr="00BE5B9D">
        <w:rPr>
          <w:sz w:val="18"/>
        </w:rPr>
        <w:t>(</w:t>
      </w:r>
      <w:r>
        <w:rPr>
          <w:sz w:val="18"/>
        </w:rPr>
        <w:t>подпись</w:t>
      </w:r>
      <w:r w:rsidRPr="00BE5B9D">
        <w:rPr>
          <w:sz w:val="18"/>
        </w:rPr>
        <w:t>)</w:t>
      </w:r>
      <w:r>
        <w:rPr>
          <w:sz w:val="18"/>
        </w:rPr>
        <w:t xml:space="preserve">                                                                               (ф.и.о.)</w:t>
      </w:r>
    </w:p>
    <w:p w:rsidR="00B8349F" w:rsidRDefault="00B8349F">
      <w:pPr>
        <w:ind w:left="4248" w:firstLine="708"/>
      </w:pPr>
      <w:r>
        <w:rPr>
          <w:sz w:val="18"/>
        </w:rPr>
        <w:tab/>
        <w:t xml:space="preserve">     </w:t>
      </w:r>
      <w:r w:rsidR="00BE5B9D">
        <w:rPr>
          <w:sz w:val="18"/>
        </w:rPr>
        <w:t xml:space="preserve">                          </w:t>
      </w:r>
      <w:r>
        <w:rPr>
          <w:sz w:val="18"/>
        </w:rPr>
        <w:t xml:space="preserve">  </w:t>
      </w:r>
      <w:r w:rsidR="00BE5B9D">
        <w:rPr>
          <w:sz w:val="18"/>
        </w:rPr>
        <w:t>«___»______________</w:t>
      </w:r>
      <w:r w:rsidR="00FB7928">
        <w:t>20</w:t>
      </w:r>
      <w:r w:rsidR="007E76DB" w:rsidRPr="008102CD">
        <w:t>1</w:t>
      </w:r>
      <w:r w:rsidR="00BE5B9D">
        <w:t>__</w:t>
      </w:r>
      <w:r>
        <w:t xml:space="preserve"> г.</w:t>
      </w:r>
    </w:p>
    <w:p w:rsidR="00B8349F" w:rsidRDefault="00B8349F" w:rsidP="00550DA2">
      <w:pPr>
        <w:ind w:right="288" w:firstLine="708"/>
        <w:jc w:val="right"/>
        <w:rPr>
          <w:sz w:val="18"/>
        </w:rPr>
      </w:pPr>
      <w:r>
        <w:rPr>
          <w:sz w:val="18"/>
        </w:rPr>
        <w:t>(дата заполнения заявления)</w:t>
      </w:r>
    </w:p>
    <w:p w:rsidR="00B8349F" w:rsidRDefault="00A47232">
      <w:pPr>
        <w:jc w:val="both"/>
        <w:rPr>
          <w:b/>
          <w:bCs w:val="0"/>
        </w:rPr>
      </w:pPr>
      <w:r>
        <w:rPr>
          <w:b/>
          <w:bCs w:val="0"/>
        </w:rPr>
        <w:t>6</w:t>
      </w:r>
      <w:r w:rsidR="00B8349F">
        <w:rPr>
          <w:b/>
          <w:bCs w:val="0"/>
        </w:rPr>
        <w:t xml:space="preserve">. Страховая премия </w:t>
      </w:r>
      <w:r w:rsidR="00B8349F" w:rsidRPr="00825B9E">
        <w:rPr>
          <w:i/>
          <w:iCs/>
        </w:rPr>
        <w:t>согласно Приложени</w:t>
      </w:r>
      <w:r w:rsidR="00825B9E" w:rsidRPr="00825B9E">
        <w:rPr>
          <w:i/>
          <w:iCs/>
        </w:rPr>
        <w:t>ю</w:t>
      </w:r>
      <w:r w:rsidR="00B8349F" w:rsidRPr="00825B9E">
        <w:rPr>
          <w:i/>
          <w:iCs/>
        </w:rPr>
        <w:t xml:space="preserve"> 2 к настоя</w:t>
      </w:r>
      <w:r w:rsidR="00B8349F">
        <w:rPr>
          <w:i/>
          <w:iCs/>
        </w:rPr>
        <w:t>щему заявлению</w:t>
      </w:r>
    </w:p>
    <w:sectPr w:rsidR="00B8349F" w:rsidSect="00036F71">
      <w:footerReference w:type="even" r:id="rId7"/>
      <w:pgSz w:w="11906" w:h="16838" w:code="9"/>
      <w:pgMar w:top="567" w:right="926" w:bottom="18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730" w:rsidRDefault="00E01730">
      <w:r>
        <w:separator/>
      </w:r>
    </w:p>
  </w:endnote>
  <w:endnote w:type="continuationSeparator" w:id="0">
    <w:p w:rsidR="00E01730" w:rsidRDefault="00E0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5C" w:rsidRDefault="00500A5C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0A5C" w:rsidRDefault="00500A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730" w:rsidRDefault="00E01730">
      <w:r>
        <w:separator/>
      </w:r>
    </w:p>
  </w:footnote>
  <w:footnote w:type="continuationSeparator" w:id="0">
    <w:p w:rsidR="00E01730" w:rsidRDefault="00E0173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Фаттахов Фанис Винерович">
    <w15:presenceInfo w15:providerId="AD" w15:userId="S-1-5-21-438639274-1736676612-2463291260-16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3D"/>
    <w:rsid w:val="00024AAB"/>
    <w:rsid w:val="00036F71"/>
    <w:rsid w:val="00043EF1"/>
    <w:rsid w:val="000631DC"/>
    <w:rsid w:val="001B0E3A"/>
    <w:rsid w:val="001D34A4"/>
    <w:rsid w:val="001E7BEC"/>
    <w:rsid w:val="001F6929"/>
    <w:rsid w:val="00200975"/>
    <w:rsid w:val="003465BD"/>
    <w:rsid w:val="00390A2C"/>
    <w:rsid w:val="003B5A36"/>
    <w:rsid w:val="003F3657"/>
    <w:rsid w:val="004115B2"/>
    <w:rsid w:val="00433E24"/>
    <w:rsid w:val="004755B4"/>
    <w:rsid w:val="004C3DB9"/>
    <w:rsid w:val="00500A5C"/>
    <w:rsid w:val="00550DA2"/>
    <w:rsid w:val="005851D4"/>
    <w:rsid w:val="0058520D"/>
    <w:rsid w:val="006767A9"/>
    <w:rsid w:val="007400DC"/>
    <w:rsid w:val="0075191B"/>
    <w:rsid w:val="007D73D8"/>
    <w:rsid w:val="007E5742"/>
    <w:rsid w:val="007E76DB"/>
    <w:rsid w:val="008043AF"/>
    <w:rsid w:val="008102CD"/>
    <w:rsid w:val="00825B9E"/>
    <w:rsid w:val="008260EF"/>
    <w:rsid w:val="008E3730"/>
    <w:rsid w:val="008E73B4"/>
    <w:rsid w:val="0094328F"/>
    <w:rsid w:val="00945AE3"/>
    <w:rsid w:val="009B2959"/>
    <w:rsid w:val="009F614E"/>
    <w:rsid w:val="00A124C0"/>
    <w:rsid w:val="00A47232"/>
    <w:rsid w:val="00B6133A"/>
    <w:rsid w:val="00B8349F"/>
    <w:rsid w:val="00BE5B9D"/>
    <w:rsid w:val="00C20B3D"/>
    <w:rsid w:val="00C57B04"/>
    <w:rsid w:val="00D660BD"/>
    <w:rsid w:val="00D71A4E"/>
    <w:rsid w:val="00D76F2E"/>
    <w:rsid w:val="00E01730"/>
    <w:rsid w:val="00E04F04"/>
    <w:rsid w:val="00E07767"/>
    <w:rsid w:val="00E15B9E"/>
    <w:rsid w:val="00E635DA"/>
    <w:rsid w:val="00ED5C3D"/>
    <w:rsid w:val="00FB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E1BFB5-5D33-4512-884E-58305844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0D"/>
    <w:rPr>
      <w:bCs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right"/>
    </w:pPr>
    <w:rPr>
      <w:bCs w:val="0"/>
      <w:sz w:val="20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paragraph" w:customStyle="1" w:styleId="Iauiue1">
    <w:name w:val="Iau?iue1"/>
    <w:rPr>
      <w:rFonts w:ascii="Arial" w:hAnsi="Arial"/>
    </w:rPr>
  </w:style>
  <w:style w:type="paragraph" w:styleId="a6">
    <w:name w:val="Title"/>
    <w:basedOn w:val="a"/>
    <w:qFormat/>
    <w:pPr>
      <w:ind w:firstLine="709"/>
      <w:jc w:val="center"/>
    </w:pPr>
    <w:rPr>
      <w:b/>
      <w:sz w:val="22"/>
      <w:szCs w:val="20"/>
    </w:rPr>
  </w:style>
  <w:style w:type="paragraph" w:styleId="2">
    <w:name w:val="Body Text 2"/>
    <w:basedOn w:val="a"/>
    <w:pPr>
      <w:jc w:val="both"/>
    </w:pPr>
  </w:style>
  <w:style w:type="paragraph" w:styleId="a7">
    <w:name w:val="Block Text"/>
    <w:basedOn w:val="a"/>
    <w:pPr>
      <w:ind w:left="8460" w:right="-344"/>
      <w:jc w:val="right"/>
    </w:pPr>
    <w:rPr>
      <w:sz w:val="18"/>
    </w:rPr>
  </w:style>
  <w:style w:type="character" w:styleId="a8">
    <w:name w:val="page number"/>
    <w:basedOn w:val="a0"/>
  </w:style>
  <w:style w:type="paragraph" w:styleId="3">
    <w:name w:val="Body Text 3"/>
    <w:basedOn w:val="a"/>
    <w:pPr>
      <w:spacing w:before="120"/>
      <w:jc w:val="both"/>
    </w:pPr>
    <w:rPr>
      <w:sz w:val="22"/>
    </w:rPr>
  </w:style>
  <w:style w:type="paragraph" w:styleId="a9">
    <w:name w:val="Balloon Text"/>
    <w:basedOn w:val="a"/>
    <w:semiHidden/>
    <w:rsid w:val="00ED5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ОСАГО</vt:lpstr>
    </vt:vector>
  </TitlesOfParts>
  <Company>СОГАЗ ГО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ОСАГО</dc:title>
  <dc:creator>Маклецов А.А.</dc:creator>
  <cp:lastModifiedBy>Фаттахов Фанис Винерович</cp:lastModifiedBy>
  <cp:revision>4</cp:revision>
  <cp:lastPrinted>2009-11-13T06:08:00Z</cp:lastPrinted>
  <dcterms:created xsi:type="dcterms:W3CDTF">2014-11-07T09:58:00Z</dcterms:created>
  <dcterms:modified xsi:type="dcterms:W3CDTF">2017-07-05T06:38:00Z</dcterms:modified>
</cp:coreProperties>
</file>